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9C" w:rsidRDefault="007E469C" w:rsidP="00DF5E59">
      <w:pPr>
        <w:shd w:val="clear" w:color="auto" w:fill="FFFFFF"/>
        <w:jc w:val="center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p w:rsidR="007F671A" w:rsidRDefault="00B053AD" w:rsidP="002C55B1">
      <w:pPr>
        <w:tabs>
          <w:tab w:val="left" w:pos="708"/>
        </w:tabs>
        <w:spacing w:line="360" w:lineRule="auto"/>
        <w:rPr>
          <w:ins w:id="0" w:author="Dane Ukryte" w:date="2022-03-15T07:52:00Z"/>
          <w:rFonts w:ascii="Arial" w:hAnsi="Arial" w:cs="Arial"/>
          <w:i/>
        </w:rPr>
      </w:pPr>
      <w:r w:rsidRPr="000F2EAB">
        <w:rPr>
          <w:rFonts w:ascii="Arial" w:hAnsi="Arial" w:cs="Arial"/>
          <w:i/>
        </w:rPr>
        <w:t xml:space="preserve">Załącznik nr </w:t>
      </w:r>
      <w:r w:rsidR="004C5F0A">
        <w:rPr>
          <w:rFonts w:ascii="Arial" w:hAnsi="Arial" w:cs="Arial"/>
          <w:i/>
        </w:rPr>
        <w:t>1</w:t>
      </w:r>
      <w:r w:rsidRPr="000F2EAB">
        <w:rPr>
          <w:rFonts w:ascii="Arial" w:hAnsi="Arial" w:cs="Arial"/>
          <w:i/>
        </w:rPr>
        <w:t xml:space="preserve"> do</w:t>
      </w:r>
      <w:bookmarkStart w:id="1" w:name="_GoBack"/>
      <w:bookmarkEnd w:id="1"/>
      <w:r w:rsidRPr="000F2EAB">
        <w:rPr>
          <w:rFonts w:ascii="Arial" w:hAnsi="Arial" w:cs="Arial"/>
          <w:i/>
        </w:rPr>
        <w:t xml:space="preserve"> </w:t>
      </w:r>
      <w:r w:rsidR="002A6FC5">
        <w:rPr>
          <w:rFonts w:ascii="Arial" w:hAnsi="Arial" w:cs="Arial"/>
          <w:i/>
        </w:rPr>
        <w:t xml:space="preserve">IBP </w:t>
      </w:r>
      <w:r w:rsidR="002A2854">
        <w:rPr>
          <w:rFonts w:ascii="Arial" w:hAnsi="Arial" w:cs="Arial"/>
          <w:i/>
        </w:rPr>
        <w:t xml:space="preserve">na </w:t>
      </w:r>
    </w:p>
    <w:p w:rsidR="000F658F" w:rsidRDefault="000F658F" w:rsidP="004D4586">
      <w:pPr>
        <w:tabs>
          <w:tab w:val="left" w:pos="708"/>
        </w:tabs>
        <w:spacing w:line="360" w:lineRule="auto"/>
        <w:jc w:val="center"/>
        <w:rPr>
          <w:ins w:id="2" w:author="KUCHARSKA Katarzyna" w:date="2022-03-21T12:19:00Z"/>
          <w:rFonts w:ascii="Arial" w:hAnsi="Arial" w:cs="Arial"/>
          <w:b/>
          <w:i/>
        </w:rPr>
      </w:pPr>
      <w:ins w:id="3" w:author="KUCHARSKA Katarzyna" w:date="2022-03-21T12:19:00Z">
        <w:r w:rsidRPr="000F658F">
          <w:rPr>
            <w:rFonts w:ascii="Arial" w:hAnsi="Arial" w:cs="Arial"/>
            <w:b/>
            <w:lang w:eastAsia="ar-SA"/>
          </w:rPr>
          <w:t>Konserwacja i przeglądy rurociągu paliwowego Dębogórze – Gdynia oraz usuwanie awarii i dokonywanie napraw</w:t>
        </w:r>
        <w:r w:rsidDel="000F658F">
          <w:rPr>
            <w:rFonts w:ascii="Arial" w:hAnsi="Arial" w:cs="Arial"/>
            <w:b/>
            <w:i/>
          </w:rPr>
          <w:t xml:space="preserve"> </w:t>
        </w:r>
      </w:ins>
    </w:p>
    <w:p w:rsidR="00B053AD" w:rsidDel="000F658F" w:rsidRDefault="00F82B12" w:rsidP="002A2854">
      <w:pPr>
        <w:tabs>
          <w:tab w:val="left" w:pos="708"/>
        </w:tabs>
        <w:spacing w:line="360" w:lineRule="auto"/>
        <w:rPr>
          <w:del w:id="4" w:author="KUCHARSKA Katarzyna" w:date="2022-03-21T12:19:00Z"/>
          <w:rFonts w:ascii="Arial" w:hAnsi="Arial" w:cs="Arial"/>
          <w:i/>
        </w:rPr>
      </w:pPr>
      <w:del w:id="5" w:author="KUCHARSKA Katarzyna" w:date="2022-03-21T12:19:00Z">
        <w:r w:rsidDel="000F658F">
          <w:rPr>
            <w:rFonts w:ascii="Arial" w:hAnsi="Arial" w:cs="Arial"/>
            <w:b/>
            <w:i/>
          </w:rPr>
          <w:delText xml:space="preserve">Konserwację systemów ochrony technicznej (…) w m. Gdynia </w:delText>
        </w:r>
      </w:del>
      <w:ins w:id="6" w:author="Nastały Paweł" w:date="2020-11-13T13:43:00Z">
        <w:del w:id="7" w:author="KUCHARSKA Katarzyna" w:date="2022-03-21T12:19:00Z">
          <w:r w:rsidR="002A6FC5" w:rsidDel="000F658F">
            <w:rPr>
              <w:rFonts w:ascii="Arial" w:hAnsi="Arial" w:cs="Arial"/>
              <w:b/>
              <w:i/>
            </w:rPr>
            <w:br/>
          </w:r>
        </w:del>
      </w:ins>
      <w:del w:id="8" w:author="KUCHARSKA Katarzyna" w:date="2022-03-21T12:19:00Z">
        <w:r w:rsidDel="000F658F">
          <w:rPr>
            <w:rFonts w:ascii="Arial" w:hAnsi="Arial" w:cs="Arial"/>
            <w:b/>
            <w:i/>
          </w:rPr>
          <w:delText>i Dębogórze.</w:delText>
        </w:r>
      </w:del>
    </w:p>
    <w:p w:rsidR="004C5F0A" w:rsidRDefault="00840147" w:rsidP="004D4586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Wykaz osób realizujących umowę, uprawnionych do dostępu do informacji niejawnych:</w:t>
      </w:r>
      <w:r w:rsidR="004C5F0A">
        <w:rPr>
          <w:rFonts w:ascii="Arial" w:hAnsi="Arial" w:cs="Arial"/>
        </w:rPr>
        <w:t xml:space="preserve"> </w:t>
      </w:r>
    </w:p>
    <w:p w:rsidR="00B053AD" w:rsidRDefault="004C5F0A" w:rsidP="008474AD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(……………………………………………</w:t>
      </w:r>
      <w:r w:rsidR="00ED1ABA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)</w:t>
      </w:r>
    </w:p>
    <w:p w:rsidR="004C5F0A" w:rsidRPr="00F82B12" w:rsidRDefault="004C5F0A" w:rsidP="008474AD">
      <w:pPr>
        <w:tabs>
          <w:tab w:val="left" w:pos="708"/>
        </w:tabs>
        <w:spacing w:line="360" w:lineRule="auto"/>
        <w:jc w:val="center"/>
        <w:rPr>
          <w:rFonts w:ascii="Arial" w:hAnsi="Arial" w:cs="Arial"/>
          <w:sz w:val="10"/>
        </w:rPr>
      </w:pPr>
      <w:r w:rsidRPr="00F82B12">
        <w:rPr>
          <w:rFonts w:ascii="Arial" w:hAnsi="Arial" w:cs="Arial"/>
          <w:sz w:val="10"/>
        </w:rPr>
        <w:t xml:space="preserve">nazwa </w:t>
      </w:r>
      <w:r w:rsidR="00427F17" w:rsidRPr="00F82B12">
        <w:rPr>
          <w:rFonts w:ascii="Arial" w:hAnsi="Arial" w:cs="Arial"/>
          <w:sz w:val="10"/>
        </w:rPr>
        <w:t>Wykonawcy</w:t>
      </w:r>
      <w:r w:rsidR="00ED1ABA" w:rsidRPr="00F82B12">
        <w:rPr>
          <w:rFonts w:ascii="Arial" w:hAnsi="Arial" w:cs="Arial"/>
          <w:sz w:val="10"/>
        </w:rPr>
        <w:t>/</w:t>
      </w:r>
      <w:r w:rsidR="00427F17" w:rsidRPr="00F82B12">
        <w:rPr>
          <w:rFonts w:ascii="Arial" w:hAnsi="Arial" w:cs="Arial"/>
          <w:sz w:val="10"/>
        </w:rPr>
        <w:t>Przedsiębiorcy</w:t>
      </w:r>
      <w:r w:rsidR="00ED1ABA" w:rsidRPr="00F82B12">
        <w:rPr>
          <w:rFonts w:ascii="Arial" w:hAnsi="Arial" w:cs="Arial"/>
          <w:sz w:val="10"/>
        </w:rPr>
        <w:t xml:space="preserve"> realizującego zadania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14"/>
        <w:gridCol w:w="1426"/>
        <w:gridCol w:w="906"/>
        <w:gridCol w:w="1541"/>
        <w:gridCol w:w="1701"/>
        <w:gridCol w:w="1417"/>
      </w:tblGrid>
      <w:tr w:rsidR="002A2854" w:rsidTr="008B7AFD">
        <w:tc>
          <w:tcPr>
            <w:tcW w:w="567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514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Imię </w:t>
            </w:r>
            <w:r>
              <w:rPr>
                <w:rFonts w:ascii="Arial" w:hAnsi="Arial" w:cs="Arial"/>
                <w:b/>
                <w:sz w:val="16"/>
              </w:rPr>
              <w:br/>
              <w:t xml:space="preserve">i </w:t>
            </w:r>
            <w:r w:rsidR="004D4586">
              <w:rPr>
                <w:rFonts w:ascii="Arial" w:hAnsi="Arial" w:cs="Arial"/>
                <w:b/>
                <w:sz w:val="16"/>
              </w:rPr>
              <w:t>N</w:t>
            </w:r>
            <w:r w:rsidRPr="00003F76">
              <w:rPr>
                <w:rFonts w:ascii="Arial" w:hAnsi="Arial" w:cs="Arial"/>
                <w:b/>
                <w:sz w:val="16"/>
              </w:rPr>
              <w:t>azwisko</w:t>
            </w:r>
          </w:p>
        </w:tc>
        <w:tc>
          <w:tcPr>
            <w:tcW w:w="1426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Numer poświadczenia bezpieczeństwa lub pisemnego upoważnienia </w:t>
            </w:r>
            <w:r w:rsidR="004D4586">
              <w:rPr>
                <w:rFonts w:ascii="Arial" w:hAnsi="Arial" w:cs="Arial"/>
                <w:b/>
                <w:sz w:val="16"/>
              </w:rPr>
              <w:t>K</w:t>
            </w:r>
            <w:r w:rsidRPr="00003F76">
              <w:rPr>
                <w:rFonts w:ascii="Arial" w:hAnsi="Arial" w:cs="Arial"/>
                <w:b/>
                <w:sz w:val="16"/>
              </w:rPr>
              <w:t>JO</w:t>
            </w:r>
          </w:p>
        </w:tc>
        <w:tc>
          <w:tcPr>
            <w:tcW w:w="906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Klauzula</w:t>
            </w:r>
          </w:p>
        </w:tc>
        <w:tc>
          <w:tcPr>
            <w:tcW w:w="1541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Data ważności poświadczenia bezpieczeństwa lub pisemnego upoważnienia </w:t>
            </w:r>
            <w:r w:rsidR="004D4586">
              <w:rPr>
                <w:rFonts w:ascii="Arial" w:hAnsi="Arial" w:cs="Arial"/>
                <w:b/>
                <w:sz w:val="16"/>
              </w:rPr>
              <w:t>K</w:t>
            </w:r>
            <w:r w:rsidRPr="00003F76">
              <w:rPr>
                <w:rFonts w:ascii="Arial" w:hAnsi="Arial" w:cs="Arial"/>
                <w:b/>
                <w:sz w:val="16"/>
              </w:rPr>
              <w:t>JO</w:t>
            </w:r>
          </w:p>
        </w:tc>
        <w:tc>
          <w:tcPr>
            <w:tcW w:w="1701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Numer zaświa</w:t>
            </w:r>
            <w:r>
              <w:rPr>
                <w:rFonts w:ascii="Arial" w:hAnsi="Arial" w:cs="Arial"/>
                <w:b/>
                <w:sz w:val="16"/>
              </w:rPr>
              <w:t xml:space="preserve">dczenia stwierdzającego odbycie </w:t>
            </w:r>
            <w:r w:rsidRPr="00003F76">
              <w:rPr>
                <w:rFonts w:ascii="Arial" w:hAnsi="Arial" w:cs="Arial"/>
                <w:b/>
                <w:sz w:val="16"/>
              </w:rPr>
              <w:t xml:space="preserve">szkolenia podstawowego </w:t>
            </w:r>
            <w:r>
              <w:rPr>
                <w:rFonts w:ascii="Arial" w:hAnsi="Arial" w:cs="Arial"/>
                <w:b/>
                <w:sz w:val="16"/>
              </w:rPr>
              <w:br/>
            </w:r>
            <w:r w:rsidRPr="00003F76">
              <w:rPr>
                <w:rFonts w:ascii="Arial" w:hAnsi="Arial" w:cs="Arial"/>
                <w:b/>
                <w:sz w:val="16"/>
              </w:rPr>
              <w:t>z zakresu OIN</w:t>
            </w:r>
          </w:p>
        </w:tc>
        <w:tc>
          <w:tcPr>
            <w:tcW w:w="1417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Data wydania zaświadczenia</w:t>
            </w: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D04D9A" w:rsidRDefault="00D04D9A" w:rsidP="00116E43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</w:p>
    <w:sectPr w:rsidR="00D04D9A" w:rsidSect="00220A5D">
      <w:footerReference w:type="even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047" w:rsidRDefault="00757047">
      <w:r>
        <w:separator/>
      </w:r>
    </w:p>
  </w:endnote>
  <w:endnote w:type="continuationSeparator" w:id="0">
    <w:p w:rsidR="00757047" w:rsidRDefault="0075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0B4" w:rsidRDefault="00CF0B58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1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90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210B4" w:rsidRDefault="00AC2B9B" w:rsidP="00AC2B9B">
            <w:pPr>
              <w:pStyle w:val="Stopka"/>
              <w:jc w:val="right"/>
            </w:pPr>
            <w:r w:rsidRPr="00AC2B9B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0F658F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AC2B9B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0F658F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047" w:rsidRDefault="00757047">
      <w:r>
        <w:separator/>
      </w:r>
    </w:p>
  </w:footnote>
  <w:footnote w:type="continuationSeparator" w:id="0">
    <w:p w:rsidR="00757047" w:rsidRDefault="00757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8D709F"/>
    <w:multiLevelType w:val="hybridMultilevel"/>
    <w:tmpl w:val="C5FCE78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6C747FD"/>
    <w:multiLevelType w:val="hybridMultilevel"/>
    <w:tmpl w:val="9142310C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6" w15:restartNumberingAfterBreak="0">
    <w:nsid w:val="42F03510"/>
    <w:multiLevelType w:val="hybridMultilevel"/>
    <w:tmpl w:val="A6327B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57F36E6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921FA"/>
    <w:multiLevelType w:val="hybridMultilevel"/>
    <w:tmpl w:val="E0B89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44E98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57410"/>
    <w:multiLevelType w:val="hybridMultilevel"/>
    <w:tmpl w:val="9A3ED942"/>
    <w:lvl w:ilvl="0" w:tplc="54FA8AAE">
      <w:start w:val="1"/>
      <w:numFmt w:val="lowerLetter"/>
      <w:lvlText w:val="%1.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DE1052"/>
    <w:multiLevelType w:val="hybridMultilevel"/>
    <w:tmpl w:val="27485BBE"/>
    <w:lvl w:ilvl="0" w:tplc="BBA2EE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1"/>
  </w:num>
  <w:num w:numId="6">
    <w:abstractNumId w:val="7"/>
  </w:num>
  <w:num w:numId="7">
    <w:abstractNumId w:val="8"/>
  </w:num>
  <w:num w:numId="8">
    <w:abstractNumId w:val="12"/>
  </w:num>
  <w:num w:numId="9">
    <w:abstractNumId w:val="9"/>
  </w:num>
  <w:num w:numId="10">
    <w:abstractNumId w:val="13"/>
  </w:num>
  <w:num w:numId="11">
    <w:abstractNumId w:val="14"/>
  </w:num>
  <w:num w:numId="12">
    <w:abstractNumId w:val="10"/>
  </w:num>
  <w:num w:numId="13">
    <w:abstractNumId w:val="3"/>
  </w:num>
  <w:num w:numId="14">
    <w:abstractNumId w:val="6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e Ukryte">
    <w15:presenceInfo w15:providerId="AD" w15:userId="S-1-5-21-2155160011-1213920522-935142344-118713"/>
  </w15:person>
  <w15:person w15:author="KUCHARSKA Katarzyna">
    <w15:presenceInfo w15:providerId="None" w15:userId="KUCHARSKA Katarzyna"/>
  </w15:person>
  <w15:person w15:author="Nastały Paweł">
    <w15:presenceInfo w15:providerId="AD" w15:userId="S-1-5-21-39047140-1757350581-63373275-1342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0"/>
    <w:rsid w:val="00004D52"/>
    <w:rsid w:val="00006EE6"/>
    <w:rsid w:val="00014DDF"/>
    <w:rsid w:val="0001685F"/>
    <w:rsid w:val="000173EF"/>
    <w:rsid w:val="00023546"/>
    <w:rsid w:val="00031D60"/>
    <w:rsid w:val="00032768"/>
    <w:rsid w:val="000331CB"/>
    <w:rsid w:val="000366F6"/>
    <w:rsid w:val="00037D32"/>
    <w:rsid w:val="000436A6"/>
    <w:rsid w:val="000444BA"/>
    <w:rsid w:val="000474DE"/>
    <w:rsid w:val="00047B14"/>
    <w:rsid w:val="0005297E"/>
    <w:rsid w:val="00055275"/>
    <w:rsid w:val="0005794F"/>
    <w:rsid w:val="0006318E"/>
    <w:rsid w:val="00067AF9"/>
    <w:rsid w:val="00080A38"/>
    <w:rsid w:val="00086A10"/>
    <w:rsid w:val="00090BDC"/>
    <w:rsid w:val="0009124D"/>
    <w:rsid w:val="00091EE3"/>
    <w:rsid w:val="000B3284"/>
    <w:rsid w:val="000C185F"/>
    <w:rsid w:val="000C733D"/>
    <w:rsid w:val="000C7B2C"/>
    <w:rsid w:val="000D6724"/>
    <w:rsid w:val="000D6BC3"/>
    <w:rsid w:val="000E16E9"/>
    <w:rsid w:val="000E6A32"/>
    <w:rsid w:val="000F1575"/>
    <w:rsid w:val="000F2EAB"/>
    <w:rsid w:val="000F658F"/>
    <w:rsid w:val="001042E0"/>
    <w:rsid w:val="00110548"/>
    <w:rsid w:val="00113EA4"/>
    <w:rsid w:val="00115C0E"/>
    <w:rsid w:val="00116E43"/>
    <w:rsid w:val="0011755F"/>
    <w:rsid w:val="00122777"/>
    <w:rsid w:val="00143BD8"/>
    <w:rsid w:val="0014726F"/>
    <w:rsid w:val="0015004E"/>
    <w:rsid w:val="00150487"/>
    <w:rsid w:val="00151096"/>
    <w:rsid w:val="0015688A"/>
    <w:rsid w:val="00163299"/>
    <w:rsid w:val="001650B9"/>
    <w:rsid w:val="00165223"/>
    <w:rsid w:val="00174B16"/>
    <w:rsid w:val="00175172"/>
    <w:rsid w:val="00187942"/>
    <w:rsid w:val="00187DFE"/>
    <w:rsid w:val="00193B09"/>
    <w:rsid w:val="001946B6"/>
    <w:rsid w:val="0019546E"/>
    <w:rsid w:val="001A65A5"/>
    <w:rsid w:val="001A728F"/>
    <w:rsid w:val="001B5329"/>
    <w:rsid w:val="001C09A9"/>
    <w:rsid w:val="001C0F36"/>
    <w:rsid w:val="001C2427"/>
    <w:rsid w:val="001C265A"/>
    <w:rsid w:val="001C7996"/>
    <w:rsid w:val="001D6771"/>
    <w:rsid w:val="001E193B"/>
    <w:rsid w:val="001E227C"/>
    <w:rsid w:val="001E71BE"/>
    <w:rsid w:val="001F2D05"/>
    <w:rsid w:val="00204246"/>
    <w:rsid w:val="00211B86"/>
    <w:rsid w:val="00211D0E"/>
    <w:rsid w:val="00213DE7"/>
    <w:rsid w:val="00214AF6"/>
    <w:rsid w:val="00215DF9"/>
    <w:rsid w:val="00220A5D"/>
    <w:rsid w:val="002210B4"/>
    <w:rsid w:val="0022166C"/>
    <w:rsid w:val="00222027"/>
    <w:rsid w:val="00224586"/>
    <w:rsid w:val="00227E95"/>
    <w:rsid w:val="00230766"/>
    <w:rsid w:val="002348ED"/>
    <w:rsid w:val="00236768"/>
    <w:rsid w:val="00243A1D"/>
    <w:rsid w:val="00247AEC"/>
    <w:rsid w:val="00261856"/>
    <w:rsid w:val="00265E56"/>
    <w:rsid w:val="00284C69"/>
    <w:rsid w:val="002864AB"/>
    <w:rsid w:val="002A2854"/>
    <w:rsid w:val="002A6B7C"/>
    <w:rsid w:val="002A6FC5"/>
    <w:rsid w:val="002B04EA"/>
    <w:rsid w:val="002B5876"/>
    <w:rsid w:val="002B6383"/>
    <w:rsid w:val="002C55B1"/>
    <w:rsid w:val="002D66F7"/>
    <w:rsid w:val="002D7908"/>
    <w:rsid w:val="002E1008"/>
    <w:rsid w:val="002E1F4D"/>
    <w:rsid w:val="002F1FE6"/>
    <w:rsid w:val="002F38C8"/>
    <w:rsid w:val="003042D5"/>
    <w:rsid w:val="00304EF3"/>
    <w:rsid w:val="00306D9A"/>
    <w:rsid w:val="00307538"/>
    <w:rsid w:val="00307730"/>
    <w:rsid w:val="00315917"/>
    <w:rsid w:val="00321B07"/>
    <w:rsid w:val="00323C10"/>
    <w:rsid w:val="00327E16"/>
    <w:rsid w:val="003316B7"/>
    <w:rsid w:val="003338B3"/>
    <w:rsid w:val="00336333"/>
    <w:rsid w:val="00345CD4"/>
    <w:rsid w:val="00346A31"/>
    <w:rsid w:val="0035315D"/>
    <w:rsid w:val="003610B9"/>
    <w:rsid w:val="00361407"/>
    <w:rsid w:val="00362CF9"/>
    <w:rsid w:val="00366F99"/>
    <w:rsid w:val="00370BE7"/>
    <w:rsid w:val="003710C5"/>
    <w:rsid w:val="00373C4B"/>
    <w:rsid w:val="00375A7E"/>
    <w:rsid w:val="00380596"/>
    <w:rsid w:val="003818AE"/>
    <w:rsid w:val="00383A3D"/>
    <w:rsid w:val="00384484"/>
    <w:rsid w:val="00384EA6"/>
    <w:rsid w:val="003902FB"/>
    <w:rsid w:val="003926A7"/>
    <w:rsid w:val="00393669"/>
    <w:rsid w:val="00394167"/>
    <w:rsid w:val="003B0841"/>
    <w:rsid w:val="003C1D84"/>
    <w:rsid w:val="003D5748"/>
    <w:rsid w:val="003E0625"/>
    <w:rsid w:val="003E5B13"/>
    <w:rsid w:val="003E7AF5"/>
    <w:rsid w:val="003F53CA"/>
    <w:rsid w:val="00402AE7"/>
    <w:rsid w:val="00407856"/>
    <w:rsid w:val="0041040D"/>
    <w:rsid w:val="0041197E"/>
    <w:rsid w:val="0041344C"/>
    <w:rsid w:val="00415258"/>
    <w:rsid w:val="00422094"/>
    <w:rsid w:val="0042422C"/>
    <w:rsid w:val="00427F17"/>
    <w:rsid w:val="00440FF0"/>
    <w:rsid w:val="00442C4D"/>
    <w:rsid w:val="00445E45"/>
    <w:rsid w:val="00451DAC"/>
    <w:rsid w:val="00454123"/>
    <w:rsid w:val="0046368D"/>
    <w:rsid w:val="004637C4"/>
    <w:rsid w:val="00464636"/>
    <w:rsid w:val="00483B29"/>
    <w:rsid w:val="00494B12"/>
    <w:rsid w:val="00494FAE"/>
    <w:rsid w:val="004A30FC"/>
    <w:rsid w:val="004A4B60"/>
    <w:rsid w:val="004B0C4E"/>
    <w:rsid w:val="004B2791"/>
    <w:rsid w:val="004C0458"/>
    <w:rsid w:val="004C1419"/>
    <w:rsid w:val="004C5F0A"/>
    <w:rsid w:val="004C60F7"/>
    <w:rsid w:val="004D09BF"/>
    <w:rsid w:val="004D1C59"/>
    <w:rsid w:val="004D4586"/>
    <w:rsid w:val="004D5234"/>
    <w:rsid w:val="004E01FF"/>
    <w:rsid w:val="004E36E2"/>
    <w:rsid w:val="004E3FF7"/>
    <w:rsid w:val="004F69F2"/>
    <w:rsid w:val="00506029"/>
    <w:rsid w:val="0050605A"/>
    <w:rsid w:val="005222D9"/>
    <w:rsid w:val="005260D4"/>
    <w:rsid w:val="00526915"/>
    <w:rsid w:val="005375BA"/>
    <w:rsid w:val="00540577"/>
    <w:rsid w:val="00540E18"/>
    <w:rsid w:val="0054529C"/>
    <w:rsid w:val="0054617E"/>
    <w:rsid w:val="00553DC8"/>
    <w:rsid w:val="0055601A"/>
    <w:rsid w:val="00556B26"/>
    <w:rsid w:val="005658E8"/>
    <w:rsid w:val="005722A4"/>
    <w:rsid w:val="00574CEA"/>
    <w:rsid w:val="00590850"/>
    <w:rsid w:val="005923E6"/>
    <w:rsid w:val="00593EB7"/>
    <w:rsid w:val="005948DA"/>
    <w:rsid w:val="005A4EF1"/>
    <w:rsid w:val="005A5EF3"/>
    <w:rsid w:val="005A640D"/>
    <w:rsid w:val="005B1F30"/>
    <w:rsid w:val="005B39FC"/>
    <w:rsid w:val="005D078A"/>
    <w:rsid w:val="005D1000"/>
    <w:rsid w:val="005E5280"/>
    <w:rsid w:val="005E78E5"/>
    <w:rsid w:val="005E7B76"/>
    <w:rsid w:val="005F7F3D"/>
    <w:rsid w:val="00604FBB"/>
    <w:rsid w:val="00615E63"/>
    <w:rsid w:val="00616D15"/>
    <w:rsid w:val="0062477B"/>
    <w:rsid w:val="00630512"/>
    <w:rsid w:val="00644642"/>
    <w:rsid w:val="00646058"/>
    <w:rsid w:val="00655DE7"/>
    <w:rsid w:val="00656173"/>
    <w:rsid w:val="00657375"/>
    <w:rsid w:val="006771FF"/>
    <w:rsid w:val="0068014C"/>
    <w:rsid w:val="006868F0"/>
    <w:rsid w:val="00694B9C"/>
    <w:rsid w:val="0069625C"/>
    <w:rsid w:val="00697489"/>
    <w:rsid w:val="006A02D2"/>
    <w:rsid w:val="006A1B0A"/>
    <w:rsid w:val="006A2FBA"/>
    <w:rsid w:val="006A6B09"/>
    <w:rsid w:val="006C4DBA"/>
    <w:rsid w:val="006C7559"/>
    <w:rsid w:val="006D5868"/>
    <w:rsid w:val="006D5D51"/>
    <w:rsid w:val="006D72FF"/>
    <w:rsid w:val="006E5555"/>
    <w:rsid w:val="006E5A3C"/>
    <w:rsid w:val="007104E7"/>
    <w:rsid w:val="00713CA6"/>
    <w:rsid w:val="00716B1C"/>
    <w:rsid w:val="00720DC8"/>
    <w:rsid w:val="00720E03"/>
    <w:rsid w:val="0072730B"/>
    <w:rsid w:val="00735ECD"/>
    <w:rsid w:val="00741E9B"/>
    <w:rsid w:val="00751B7F"/>
    <w:rsid w:val="007529B2"/>
    <w:rsid w:val="007542C0"/>
    <w:rsid w:val="007556F8"/>
    <w:rsid w:val="00757047"/>
    <w:rsid w:val="0076226D"/>
    <w:rsid w:val="00763B09"/>
    <w:rsid w:val="00770169"/>
    <w:rsid w:val="00787BF6"/>
    <w:rsid w:val="00794C33"/>
    <w:rsid w:val="00796F0F"/>
    <w:rsid w:val="007973C4"/>
    <w:rsid w:val="00797A98"/>
    <w:rsid w:val="007A1BE5"/>
    <w:rsid w:val="007A6644"/>
    <w:rsid w:val="007A6711"/>
    <w:rsid w:val="007B1FF8"/>
    <w:rsid w:val="007B3F14"/>
    <w:rsid w:val="007B54B5"/>
    <w:rsid w:val="007C628B"/>
    <w:rsid w:val="007D4DBF"/>
    <w:rsid w:val="007D4F1C"/>
    <w:rsid w:val="007E102E"/>
    <w:rsid w:val="007E1C29"/>
    <w:rsid w:val="007E469C"/>
    <w:rsid w:val="007E62B7"/>
    <w:rsid w:val="007F671A"/>
    <w:rsid w:val="00802CB3"/>
    <w:rsid w:val="00802DD6"/>
    <w:rsid w:val="00803090"/>
    <w:rsid w:val="00812159"/>
    <w:rsid w:val="008146E7"/>
    <w:rsid w:val="0081493B"/>
    <w:rsid w:val="00815A51"/>
    <w:rsid w:val="00826C2F"/>
    <w:rsid w:val="00830776"/>
    <w:rsid w:val="008334DB"/>
    <w:rsid w:val="00840147"/>
    <w:rsid w:val="0084745B"/>
    <w:rsid w:val="008474AD"/>
    <w:rsid w:val="008506A7"/>
    <w:rsid w:val="0085185F"/>
    <w:rsid w:val="008523CE"/>
    <w:rsid w:val="00862064"/>
    <w:rsid w:val="00881018"/>
    <w:rsid w:val="00882EF1"/>
    <w:rsid w:val="00894907"/>
    <w:rsid w:val="008952E7"/>
    <w:rsid w:val="008A1855"/>
    <w:rsid w:val="008A5781"/>
    <w:rsid w:val="008B4F61"/>
    <w:rsid w:val="008B735D"/>
    <w:rsid w:val="008B7AFD"/>
    <w:rsid w:val="008C2921"/>
    <w:rsid w:val="008D69E3"/>
    <w:rsid w:val="008E131B"/>
    <w:rsid w:val="008E262A"/>
    <w:rsid w:val="008E42B5"/>
    <w:rsid w:val="008E5005"/>
    <w:rsid w:val="008E704D"/>
    <w:rsid w:val="008F4F08"/>
    <w:rsid w:val="008F6EDD"/>
    <w:rsid w:val="00900AC2"/>
    <w:rsid w:val="00911266"/>
    <w:rsid w:val="00913EB9"/>
    <w:rsid w:val="0091691C"/>
    <w:rsid w:val="00916EEF"/>
    <w:rsid w:val="00917564"/>
    <w:rsid w:val="00921F84"/>
    <w:rsid w:val="00923867"/>
    <w:rsid w:val="00927320"/>
    <w:rsid w:val="009309CC"/>
    <w:rsid w:val="00932AA9"/>
    <w:rsid w:val="0093342B"/>
    <w:rsid w:val="00935CC6"/>
    <w:rsid w:val="00941084"/>
    <w:rsid w:val="00941D63"/>
    <w:rsid w:val="0094602F"/>
    <w:rsid w:val="009503CA"/>
    <w:rsid w:val="00950F30"/>
    <w:rsid w:val="00956782"/>
    <w:rsid w:val="00956B23"/>
    <w:rsid w:val="00965475"/>
    <w:rsid w:val="00971D82"/>
    <w:rsid w:val="00972E79"/>
    <w:rsid w:val="00972F62"/>
    <w:rsid w:val="00977D79"/>
    <w:rsid w:val="00982D07"/>
    <w:rsid w:val="0098338D"/>
    <w:rsid w:val="00997021"/>
    <w:rsid w:val="009971F4"/>
    <w:rsid w:val="009A0B69"/>
    <w:rsid w:val="009A736E"/>
    <w:rsid w:val="009B65A6"/>
    <w:rsid w:val="009B6CB4"/>
    <w:rsid w:val="009C002A"/>
    <w:rsid w:val="009C533D"/>
    <w:rsid w:val="009C5624"/>
    <w:rsid w:val="009C79D5"/>
    <w:rsid w:val="009D6944"/>
    <w:rsid w:val="009E41CA"/>
    <w:rsid w:val="009E6D47"/>
    <w:rsid w:val="00A00E31"/>
    <w:rsid w:val="00A04353"/>
    <w:rsid w:val="00A21670"/>
    <w:rsid w:val="00A30BC9"/>
    <w:rsid w:val="00A43ECF"/>
    <w:rsid w:val="00A444E4"/>
    <w:rsid w:val="00A45B1B"/>
    <w:rsid w:val="00A52F88"/>
    <w:rsid w:val="00A534E9"/>
    <w:rsid w:val="00A53807"/>
    <w:rsid w:val="00A53CB9"/>
    <w:rsid w:val="00A57B53"/>
    <w:rsid w:val="00A57CDF"/>
    <w:rsid w:val="00A60287"/>
    <w:rsid w:val="00A7335F"/>
    <w:rsid w:val="00A759F0"/>
    <w:rsid w:val="00A902B1"/>
    <w:rsid w:val="00A907EB"/>
    <w:rsid w:val="00A96563"/>
    <w:rsid w:val="00A966A6"/>
    <w:rsid w:val="00A96F18"/>
    <w:rsid w:val="00A9766B"/>
    <w:rsid w:val="00AA4F69"/>
    <w:rsid w:val="00AB2660"/>
    <w:rsid w:val="00AC26DE"/>
    <w:rsid w:val="00AC2B9B"/>
    <w:rsid w:val="00AC57EB"/>
    <w:rsid w:val="00AC7396"/>
    <w:rsid w:val="00AD4F89"/>
    <w:rsid w:val="00AE0D8C"/>
    <w:rsid w:val="00AE6A97"/>
    <w:rsid w:val="00AF60B0"/>
    <w:rsid w:val="00B053AD"/>
    <w:rsid w:val="00B0767A"/>
    <w:rsid w:val="00B10338"/>
    <w:rsid w:val="00B23560"/>
    <w:rsid w:val="00B24B99"/>
    <w:rsid w:val="00B26227"/>
    <w:rsid w:val="00B26B4E"/>
    <w:rsid w:val="00B271BB"/>
    <w:rsid w:val="00B33CF7"/>
    <w:rsid w:val="00B3521D"/>
    <w:rsid w:val="00B356F3"/>
    <w:rsid w:val="00B40881"/>
    <w:rsid w:val="00B55074"/>
    <w:rsid w:val="00B56CDB"/>
    <w:rsid w:val="00B57F97"/>
    <w:rsid w:val="00B615B4"/>
    <w:rsid w:val="00B62568"/>
    <w:rsid w:val="00B6332B"/>
    <w:rsid w:val="00B63B24"/>
    <w:rsid w:val="00B648C0"/>
    <w:rsid w:val="00B707A1"/>
    <w:rsid w:val="00B77485"/>
    <w:rsid w:val="00B81626"/>
    <w:rsid w:val="00B85B7A"/>
    <w:rsid w:val="00B90BE7"/>
    <w:rsid w:val="00B91779"/>
    <w:rsid w:val="00BB5296"/>
    <w:rsid w:val="00BC006E"/>
    <w:rsid w:val="00BC3215"/>
    <w:rsid w:val="00BC6F08"/>
    <w:rsid w:val="00BD1171"/>
    <w:rsid w:val="00BD3EA3"/>
    <w:rsid w:val="00BD6860"/>
    <w:rsid w:val="00BF150F"/>
    <w:rsid w:val="00BF3140"/>
    <w:rsid w:val="00C0693F"/>
    <w:rsid w:val="00C1170C"/>
    <w:rsid w:val="00C14F8F"/>
    <w:rsid w:val="00C15024"/>
    <w:rsid w:val="00C15CAC"/>
    <w:rsid w:val="00C165C2"/>
    <w:rsid w:val="00C20A04"/>
    <w:rsid w:val="00C26524"/>
    <w:rsid w:val="00C27200"/>
    <w:rsid w:val="00C31DD3"/>
    <w:rsid w:val="00C322C0"/>
    <w:rsid w:val="00C32B1E"/>
    <w:rsid w:val="00C34CD6"/>
    <w:rsid w:val="00C40676"/>
    <w:rsid w:val="00C4554F"/>
    <w:rsid w:val="00C466F3"/>
    <w:rsid w:val="00C614CC"/>
    <w:rsid w:val="00C61E85"/>
    <w:rsid w:val="00C630D0"/>
    <w:rsid w:val="00C717AD"/>
    <w:rsid w:val="00C750AC"/>
    <w:rsid w:val="00C853B5"/>
    <w:rsid w:val="00C85A3E"/>
    <w:rsid w:val="00C91BFE"/>
    <w:rsid w:val="00C92073"/>
    <w:rsid w:val="00C92D06"/>
    <w:rsid w:val="00CB0797"/>
    <w:rsid w:val="00CB07C4"/>
    <w:rsid w:val="00CB0E1D"/>
    <w:rsid w:val="00CB5B31"/>
    <w:rsid w:val="00CB61DA"/>
    <w:rsid w:val="00CC0809"/>
    <w:rsid w:val="00CC796B"/>
    <w:rsid w:val="00CD009C"/>
    <w:rsid w:val="00CD0615"/>
    <w:rsid w:val="00CD294E"/>
    <w:rsid w:val="00CD5C6D"/>
    <w:rsid w:val="00CE3F7A"/>
    <w:rsid w:val="00CE435F"/>
    <w:rsid w:val="00CE78E2"/>
    <w:rsid w:val="00CF0B58"/>
    <w:rsid w:val="00CF22C1"/>
    <w:rsid w:val="00CF29C5"/>
    <w:rsid w:val="00CF2C75"/>
    <w:rsid w:val="00CF5518"/>
    <w:rsid w:val="00D00153"/>
    <w:rsid w:val="00D0137B"/>
    <w:rsid w:val="00D04D82"/>
    <w:rsid w:val="00D04D9A"/>
    <w:rsid w:val="00D1100B"/>
    <w:rsid w:val="00D13D09"/>
    <w:rsid w:val="00D13E81"/>
    <w:rsid w:val="00D15B5D"/>
    <w:rsid w:val="00D15B97"/>
    <w:rsid w:val="00D238B2"/>
    <w:rsid w:val="00D40D0D"/>
    <w:rsid w:val="00D4496A"/>
    <w:rsid w:val="00D534F1"/>
    <w:rsid w:val="00D56245"/>
    <w:rsid w:val="00D63AC1"/>
    <w:rsid w:val="00D75B17"/>
    <w:rsid w:val="00D77868"/>
    <w:rsid w:val="00D77D2C"/>
    <w:rsid w:val="00D94D0D"/>
    <w:rsid w:val="00DB0CFB"/>
    <w:rsid w:val="00DB1354"/>
    <w:rsid w:val="00DB63F8"/>
    <w:rsid w:val="00DB6FBD"/>
    <w:rsid w:val="00DC76DE"/>
    <w:rsid w:val="00DD03AE"/>
    <w:rsid w:val="00DD3C00"/>
    <w:rsid w:val="00DE33D4"/>
    <w:rsid w:val="00DE606C"/>
    <w:rsid w:val="00DF5E59"/>
    <w:rsid w:val="00E074F4"/>
    <w:rsid w:val="00E133DF"/>
    <w:rsid w:val="00E155D3"/>
    <w:rsid w:val="00E22669"/>
    <w:rsid w:val="00E31C32"/>
    <w:rsid w:val="00E413E6"/>
    <w:rsid w:val="00E429B8"/>
    <w:rsid w:val="00E43B1B"/>
    <w:rsid w:val="00E54D15"/>
    <w:rsid w:val="00E567B1"/>
    <w:rsid w:val="00E62160"/>
    <w:rsid w:val="00E629FA"/>
    <w:rsid w:val="00E64C88"/>
    <w:rsid w:val="00E7679F"/>
    <w:rsid w:val="00E76C2A"/>
    <w:rsid w:val="00E83B3B"/>
    <w:rsid w:val="00EA6468"/>
    <w:rsid w:val="00EB132A"/>
    <w:rsid w:val="00EB4315"/>
    <w:rsid w:val="00EB5E23"/>
    <w:rsid w:val="00EC5E85"/>
    <w:rsid w:val="00ED1ABA"/>
    <w:rsid w:val="00ED2562"/>
    <w:rsid w:val="00ED4B26"/>
    <w:rsid w:val="00ED5A5F"/>
    <w:rsid w:val="00ED65E9"/>
    <w:rsid w:val="00ED70C2"/>
    <w:rsid w:val="00EF017C"/>
    <w:rsid w:val="00EF06A4"/>
    <w:rsid w:val="00EF4112"/>
    <w:rsid w:val="00F04863"/>
    <w:rsid w:val="00F10990"/>
    <w:rsid w:val="00F15446"/>
    <w:rsid w:val="00F30FF1"/>
    <w:rsid w:val="00F42128"/>
    <w:rsid w:val="00F459D3"/>
    <w:rsid w:val="00F502EA"/>
    <w:rsid w:val="00F649FC"/>
    <w:rsid w:val="00F77665"/>
    <w:rsid w:val="00F82B12"/>
    <w:rsid w:val="00F83AD9"/>
    <w:rsid w:val="00F916CB"/>
    <w:rsid w:val="00F92F8B"/>
    <w:rsid w:val="00F97763"/>
    <w:rsid w:val="00FA2BDE"/>
    <w:rsid w:val="00FB09AE"/>
    <w:rsid w:val="00FB288A"/>
    <w:rsid w:val="00FB3494"/>
    <w:rsid w:val="00FB4FB0"/>
    <w:rsid w:val="00FB5056"/>
    <w:rsid w:val="00FB6AA7"/>
    <w:rsid w:val="00FC3197"/>
    <w:rsid w:val="00FC4A39"/>
    <w:rsid w:val="00FC7340"/>
    <w:rsid w:val="00FC7FBF"/>
    <w:rsid w:val="00FD0F92"/>
    <w:rsid w:val="00FD4643"/>
    <w:rsid w:val="00FE1D43"/>
    <w:rsid w:val="00FE3634"/>
    <w:rsid w:val="00FF4B5E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45C6B"/>
  <w15:docId w15:val="{5A3A0FF6-536C-417C-BA4B-349CCAF2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3075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B053AD"/>
  </w:style>
  <w:style w:type="character" w:customStyle="1" w:styleId="TekstprzypisudolnegoZnak">
    <w:name w:val="Tekst przypisu dolnego Znak"/>
    <w:basedOn w:val="Domylnaczcionkaakapitu"/>
    <w:link w:val="Tekstprzypisudolnego"/>
    <w:rsid w:val="00B053AD"/>
  </w:style>
  <w:style w:type="character" w:styleId="Odwoanieprzypisudolnego">
    <w:name w:val="footnote reference"/>
    <w:basedOn w:val="Domylnaczcionkaakapitu"/>
    <w:rsid w:val="00B053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C2B9B"/>
  </w:style>
  <w:style w:type="character" w:styleId="Odwoaniedokomentarza">
    <w:name w:val="annotation reference"/>
    <w:basedOn w:val="Domylnaczcionkaakapitu"/>
    <w:semiHidden/>
    <w:unhideWhenUsed/>
    <w:rsid w:val="00FF4B5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F4B5E"/>
  </w:style>
  <w:style w:type="character" w:customStyle="1" w:styleId="TekstkomentarzaZnak">
    <w:name w:val="Tekst komentarza Znak"/>
    <w:basedOn w:val="Domylnaczcionkaakapitu"/>
    <w:link w:val="Tekstkomentarza"/>
    <w:semiHidden/>
    <w:rsid w:val="00FF4B5E"/>
  </w:style>
  <w:style w:type="character" w:customStyle="1" w:styleId="Nagwek5Znak">
    <w:name w:val="Nagłówek 5 Znak"/>
    <w:basedOn w:val="Domylnaczcionkaakapitu"/>
    <w:link w:val="Nagwek5"/>
    <w:rsid w:val="003075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CD616-44F0-4DDA-B9D8-64BBAF1EB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KUCHARSKA Katarzyna</cp:lastModifiedBy>
  <cp:revision>5</cp:revision>
  <cp:lastPrinted>2022-03-15T06:54:00Z</cp:lastPrinted>
  <dcterms:created xsi:type="dcterms:W3CDTF">2020-11-13T12:43:00Z</dcterms:created>
  <dcterms:modified xsi:type="dcterms:W3CDTF">2022-03-21T11:19:00Z</dcterms:modified>
</cp:coreProperties>
</file>